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D223" w14:textId="461342BA" w:rsidR="00CE03E3" w:rsidRPr="00927C03" w:rsidRDefault="00A657E1" w:rsidP="00E36399">
      <w:pPr>
        <w:pStyle w:val="Bojan1"/>
        <w:numPr>
          <w:ilvl w:val="0"/>
          <w:numId w:val="0"/>
        </w:numPr>
        <w:rPr>
          <w:rFonts w:ascii="Arial" w:hAnsi="Arial" w:cs="Arial"/>
          <w:sz w:val="20"/>
          <w:szCs w:val="20"/>
          <w:lang w:val="sl-SI"/>
        </w:rPr>
      </w:pPr>
      <w:bookmarkStart w:id="0" w:name="_Toc426359414"/>
      <w:bookmarkStart w:id="1" w:name="_Toc403045886"/>
      <w:bookmarkStart w:id="2" w:name="_Toc354573518"/>
      <w:bookmarkStart w:id="3" w:name="_Toc353788410"/>
      <w:bookmarkStart w:id="4" w:name="_Toc336429906"/>
      <w:r w:rsidRPr="00927C03">
        <w:rPr>
          <w:rFonts w:ascii="Arial" w:hAnsi="Arial" w:cs="Arial"/>
          <w:sz w:val="20"/>
          <w:szCs w:val="20"/>
          <w:lang w:val="sl-SI"/>
        </w:rPr>
        <w:t xml:space="preserve">Priloga </w:t>
      </w:r>
      <w:bookmarkEnd w:id="0"/>
      <w:bookmarkEnd w:id="1"/>
      <w:bookmarkEnd w:id="2"/>
      <w:bookmarkEnd w:id="3"/>
      <w:bookmarkEnd w:id="4"/>
      <w:r w:rsidR="00B167A8" w:rsidRPr="00927C03">
        <w:rPr>
          <w:rFonts w:ascii="Arial" w:hAnsi="Arial" w:cs="Arial"/>
          <w:sz w:val="20"/>
          <w:szCs w:val="20"/>
          <w:lang w:val="sl-SI"/>
        </w:rPr>
        <w:t>10</w:t>
      </w:r>
    </w:p>
    <w:tbl>
      <w:tblPr>
        <w:tblStyle w:val="Tabelamrea"/>
        <w:tblW w:w="8918" w:type="dxa"/>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1"/>
        <w:gridCol w:w="6237"/>
      </w:tblGrid>
      <w:tr w:rsidR="00C94A69" w:rsidRPr="00927C03" w14:paraId="7A3039B5" w14:textId="77777777" w:rsidTr="00980A3C">
        <w:trPr>
          <w:trHeight w:val="324"/>
        </w:trPr>
        <w:tc>
          <w:tcPr>
            <w:tcW w:w="2681" w:type="dxa"/>
          </w:tcPr>
          <w:p w14:paraId="649AD3C6" w14:textId="5A6AF83C" w:rsidR="00C94A69" w:rsidRPr="00927C03" w:rsidRDefault="00C94A69" w:rsidP="00A67223">
            <w:pPr>
              <w:pStyle w:val="Glava"/>
              <w:spacing w:line="288" w:lineRule="auto"/>
              <w:rPr>
                <w:rFonts w:ascii="Arial" w:hAnsi="Arial" w:cs="Arial"/>
                <w:b/>
                <w:bCs/>
                <w:iCs/>
              </w:rPr>
            </w:pPr>
            <w:r w:rsidRPr="00927C03">
              <w:rPr>
                <w:rFonts w:ascii="Arial" w:hAnsi="Arial" w:cs="Arial"/>
                <w:b/>
                <w:bCs/>
                <w:iCs/>
              </w:rPr>
              <w:t>Naziv ukrepa/projekta:</w:t>
            </w:r>
          </w:p>
        </w:tc>
        <w:tc>
          <w:tcPr>
            <w:tcW w:w="6237" w:type="dxa"/>
          </w:tcPr>
          <w:p w14:paraId="14437019" w14:textId="0BBD87A3" w:rsidR="00C94A69" w:rsidRPr="00927C03" w:rsidRDefault="00C94A69" w:rsidP="00A67223">
            <w:pPr>
              <w:pStyle w:val="Glava"/>
              <w:spacing w:line="288" w:lineRule="auto"/>
              <w:rPr>
                <w:rFonts w:ascii="Tahoma" w:hAnsi="Tahoma" w:cs="Tahoma"/>
                <w:bCs/>
                <w:iCs/>
              </w:rPr>
            </w:pPr>
          </w:p>
        </w:tc>
      </w:tr>
      <w:tr w:rsidR="00C94A69" w:rsidRPr="00927C03" w14:paraId="7F1A4EEA" w14:textId="77777777" w:rsidTr="00980A3C">
        <w:trPr>
          <w:trHeight w:val="331"/>
        </w:trPr>
        <w:tc>
          <w:tcPr>
            <w:tcW w:w="2681" w:type="dxa"/>
          </w:tcPr>
          <w:p w14:paraId="07573231" w14:textId="4C640148" w:rsidR="00C94A69" w:rsidRPr="00927C03" w:rsidRDefault="00C94A69" w:rsidP="00A67223">
            <w:pPr>
              <w:pStyle w:val="Glava"/>
              <w:spacing w:line="288" w:lineRule="auto"/>
              <w:rPr>
                <w:rFonts w:ascii="Arial" w:hAnsi="Arial" w:cs="Arial"/>
                <w:b/>
                <w:bCs/>
                <w:iCs/>
              </w:rPr>
            </w:pPr>
            <w:r w:rsidRPr="00927C03">
              <w:rPr>
                <w:rFonts w:ascii="Arial" w:hAnsi="Arial" w:cs="Arial"/>
                <w:b/>
                <w:bCs/>
                <w:iCs/>
              </w:rPr>
              <w:t>Izvajalec ukrepa:</w:t>
            </w:r>
          </w:p>
        </w:tc>
        <w:tc>
          <w:tcPr>
            <w:tcW w:w="6237" w:type="dxa"/>
          </w:tcPr>
          <w:p w14:paraId="7DD21270" w14:textId="010937C2" w:rsidR="00C94A69" w:rsidRPr="00927C03" w:rsidRDefault="00C94A69" w:rsidP="00A67223">
            <w:pPr>
              <w:pStyle w:val="Glava"/>
              <w:spacing w:line="288" w:lineRule="auto"/>
              <w:rPr>
                <w:rFonts w:ascii="Tahoma" w:hAnsi="Tahoma" w:cs="Tahoma"/>
              </w:rPr>
            </w:pPr>
          </w:p>
        </w:tc>
      </w:tr>
      <w:tr w:rsidR="00C94A69" w:rsidRPr="00927C03" w14:paraId="0A6E12E0" w14:textId="77777777" w:rsidTr="00980A3C">
        <w:trPr>
          <w:trHeight w:val="297"/>
        </w:trPr>
        <w:tc>
          <w:tcPr>
            <w:tcW w:w="2681" w:type="dxa"/>
          </w:tcPr>
          <w:p w14:paraId="5C1F9970" w14:textId="54F8161E" w:rsidR="00C94A69" w:rsidRPr="00927C03" w:rsidRDefault="00C94A69" w:rsidP="00A67223">
            <w:pPr>
              <w:pStyle w:val="Glava"/>
              <w:spacing w:line="288" w:lineRule="auto"/>
              <w:rPr>
                <w:rFonts w:ascii="Arial" w:hAnsi="Arial" w:cs="Arial"/>
                <w:b/>
                <w:bCs/>
                <w:iCs/>
              </w:rPr>
            </w:pPr>
            <w:r w:rsidRPr="00927C03">
              <w:rPr>
                <w:rFonts w:ascii="Arial" w:hAnsi="Arial" w:cs="Arial"/>
                <w:b/>
                <w:bCs/>
                <w:iCs/>
              </w:rPr>
              <w:t>Št. projekta v NRP:</w:t>
            </w:r>
          </w:p>
        </w:tc>
        <w:tc>
          <w:tcPr>
            <w:tcW w:w="6237" w:type="dxa"/>
          </w:tcPr>
          <w:p w14:paraId="5FC101C7" w14:textId="59ACC226" w:rsidR="00C94A69" w:rsidRPr="00927C03" w:rsidRDefault="00C94A69" w:rsidP="00A67223">
            <w:pPr>
              <w:pStyle w:val="Glava"/>
              <w:spacing w:line="288" w:lineRule="auto"/>
              <w:rPr>
                <w:rFonts w:ascii="Tahoma" w:hAnsi="Tahoma" w:cs="Tahoma"/>
                <w:caps/>
              </w:rPr>
            </w:pPr>
          </w:p>
        </w:tc>
      </w:tr>
      <w:tr w:rsidR="00C94A69" w:rsidRPr="00927C03" w14:paraId="122212F6" w14:textId="77777777" w:rsidTr="00980A3C">
        <w:trPr>
          <w:trHeight w:val="284"/>
        </w:trPr>
        <w:tc>
          <w:tcPr>
            <w:tcW w:w="2681" w:type="dxa"/>
          </w:tcPr>
          <w:p w14:paraId="2D588953" w14:textId="01659D86" w:rsidR="00C94A69" w:rsidRPr="00927C03" w:rsidRDefault="00C94A69" w:rsidP="00A67223">
            <w:pPr>
              <w:pStyle w:val="Glava"/>
              <w:spacing w:line="288" w:lineRule="auto"/>
              <w:rPr>
                <w:rFonts w:ascii="Arial" w:hAnsi="Arial" w:cs="Arial"/>
                <w:b/>
                <w:bCs/>
                <w:iCs/>
              </w:rPr>
            </w:pPr>
            <w:r w:rsidRPr="00927C03">
              <w:rPr>
                <w:rFonts w:ascii="Arial" w:hAnsi="Arial" w:cs="Arial"/>
                <w:b/>
                <w:bCs/>
                <w:iCs/>
              </w:rPr>
              <w:t xml:space="preserve">Datum: </w:t>
            </w:r>
          </w:p>
        </w:tc>
        <w:tc>
          <w:tcPr>
            <w:tcW w:w="6237" w:type="dxa"/>
          </w:tcPr>
          <w:p w14:paraId="083FC981" w14:textId="77777777" w:rsidR="00C94A69" w:rsidRPr="00927C03" w:rsidRDefault="00C94A69" w:rsidP="00A67223">
            <w:pPr>
              <w:pStyle w:val="Glava"/>
              <w:spacing w:line="288" w:lineRule="auto"/>
              <w:rPr>
                <w:rFonts w:ascii="Tahoma" w:hAnsi="Tahoma" w:cs="Tahoma"/>
                <w:bCs/>
                <w:iCs/>
              </w:rPr>
            </w:pPr>
          </w:p>
        </w:tc>
      </w:tr>
    </w:tbl>
    <w:p w14:paraId="30804450" w14:textId="77777777" w:rsidR="009526A5" w:rsidRPr="00390663" w:rsidRDefault="009526A5" w:rsidP="007E6914">
      <w:pPr>
        <w:pStyle w:val="Glava"/>
        <w:spacing w:line="288" w:lineRule="auto"/>
        <w:rPr>
          <w:rFonts w:ascii="Tahoma" w:hAnsi="Tahoma" w:cs="Tahoma"/>
          <w:bCs/>
          <w:iCs/>
          <w:sz w:val="22"/>
          <w:szCs w:val="22"/>
        </w:rPr>
      </w:pPr>
    </w:p>
    <w:p w14:paraId="30826FBD" w14:textId="1DAD61CC" w:rsidR="007E6914" w:rsidRPr="00927C03" w:rsidRDefault="007E6914" w:rsidP="00E36399">
      <w:pPr>
        <w:pStyle w:val="Naslov2"/>
        <w:tabs>
          <w:tab w:val="clear" w:pos="576"/>
        </w:tabs>
        <w:ind w:left="0" w:firstLine="0"/>
        <w:jc w:val="center"/>
        <w:rPr>
          <w:rFonts w:ascii="Arial" w:hAnsi="Arial" w:cs="Arial"/>
          <w:sz w:val="24"/>
          <w:szCs w:val="24"/>
          <w:lang w:val="sl-SI"/>
        </w:rPr>
      </w:pPr>
      <w:bookmarkStart w:id="5" w:name="_Toc430073173"/>
      <w:bookmarkStart w:id="6" w:name="_Toc430590518"/>
      <w:bookmarkStart w:id="7" w:name="_Toc430592360"/>
      <w:bookmarkStart w:id="8" w:name="_Toc430592618"/>
      <w:bookmarkStart w:id="9" w:name="_Toc430597328"/>
      <w:bookmarkStart w:id="10" w:name="_Toc430598528"/>
      <w:bookmarkStart w:id="11" w:name="_Toc430675288"/>
      <w:r w:rsidRPr="00927C03">
        <w:rPr>
          <w:rFonts w:ascii="Arial" w:hAnsi="Arial" w:cs="Arial"/>
          <w:sz w:val="24"/>
          <w:szCs w:val="24"/>
          <w:lang w:val="sl-SI"/>
        </w:rPr>
        <w:t>Izjava</w:t>
      </w:r>
      <w:bookmarkEnd w:id="5"/>
      <w:r w:rsidRPr="00927C03">
        <w:rPr>
          <w:rFonts w:ascii="Arial" w:hAnsi="Arial" w:cs="Arial"/>
          <w:sz w:val="24"/>
          <w:szCs w:val="24"/>
          <w:lang w:val="sl-SI"/>
        </w:rPr>
        <w:t xml:space="preserve"> </w:t>
      </w:r>
      <w:bookmarkEnd w:id="6"/>
      <w:bookmarkEnd w:id="7"/>
      <w:bookmarkEnd w:id="8"/>
      <w:bookmarkEnd w:id="9"/>
      <w:bookmarkEnd w:id="10"/>
      <w:bookmarkEnd w:id="11"/>
      <w:r w:rsidR="00B167A8" w:rsidRPr="00927C03">
        <w:rPr>
          <w:rFonts w:ascii="Arial" w:hAnsi="Arial" w:cs="Arial"/>
          <w:sz w:val="24"/>
          <w:szCs w:val="24"/>
          <w:lang w:val="sl-SI"/>
        </w:rPr>
        <w:t>o preprečevanju dvojnega financiranja</w:t>
      </w:r>
    </w:p>
    <w:p w14:paraId="434A6C35" w14:textId="77777777" w:rsidR="00D65B3F" w:rsidRPr="00390663" w:rsidRDefault="00D65B3F" w:rsidP="007E6914">
      <w:pPr>
        <w:spacing w:line="288" w:lineRule="auto"/>
        <w:rPr>
          <w:rFonts w:ascii="Tahoma" w:hAnsi="Tahoma" w:cs="Tahoma"/>
          <w:sz w:val="22"/>
          <w:szCs w:val="22"/>
        </w:rPr>
      </w:pPr>
    </w:p>
    <w:p w14:paraId="798132D7" w14:textId="2A6A5F51" w:rsidR="00B167A8" w:rsidRPr="00927C03" w:rsidRDefault="00B167A8" w:rsidP="00B167A8">
      <w:r w:rsidRPr="00927C03">
        <w:rPr>
          <w:rFonts w:ascii="Arial" w:hAnsi="Arial"/>
        </w:rPr>
        <w:t>Izjavljamo, da v okviru</w:t>
      </w:r>
      <w:r w:rsidR="006C4509" w:rsidRPr="00927C03">
        <w:rPr>
          <w:rFonts w:ascii="Arial" w:hAnsi="Arial"/>
        </w:rPr>
        <w:t xml:space="preserve"> izvedbe postopka izbire izvajalca (na podlagi </w:t>
      </w:r>
      <w:r w:rsidRPr="00927C03">
        <w:rPr>
          <w:rFonts w:ascii="Arial" w:hAnsi="Arial"/>
        </w:rPr>
        <w:t xml:space="preserve">izvedbe </w:t>
      </w:r>
      <w:r w:rsidR="00C94A69" w:rsidRPr="00927C03">
        <w:rPr>
          <w:rFonts w:ascii="Arial" w:hAnsi="Arial"/>
        </w:rPr>
        <w:t>e</w:t>
      </w:r>
      <w:r w:rsidR="006C4509" w:rsidRPr="00927C03">
        <w:rPr>
          <w:rFonts w:ascii="Arial" w:hAnsi="Arial"/>
        </w:rPr>
        <w:t>videnčnega postopka</w:t>
      </w:r>
      <w:r w:rsidR="00605F7C" w:rsidRPr="00927C03">
        <w:rPr>
          <w:rFonts w:ascii="Arial" w:hAnsi="Arial"/>
        </w:rPr>
        <w:t xml:space="preserve">, </w:t>
      </w:r>
      <w:r w:rsidRPr="00927C03">
        <w:rPr>
          <w:rFonts w:ascii="Arial" w:hAnsi="Arial"/>
        </w:rPr>
        <w:t>postopka JN</w:t>
      </w:r>
      <w:r w:rsidR="00605F7C" w:rsidRPr="00927C03">
        <w:rPr>
          <w:rFonts w:ascii="Arial" w:hAnsi="Arial"/>
        </w:rPr>
        <w:t xml:space="preserve">, </w:t>
      </w:r>
      <w:r w:rsidR="006C4509" w:rsidRPr="00927C03">
        <w:rPr>
          <w:rFonts w:ascii="Arial" w:hAnsi="Arial"/>
        </w:rPr>
        <w:t>drugo)____________________</w:t>
      </w:r>
      <w:r w:rsidRPr="00927C03">
        <w:rPr>
          <w:rFonts w:ascii="Arial" w:hAnsi="Arial"/>
        </w:rPr>
        <w:t xml:space="preserve"> (</w:t>
      </w:r>
      <w:r w:rsidRPr="00927C03">
        <w:rPr>
          <w:rFonts w:ascii="Arial" w:hAnsi="Arial"/>
          <w:i/>
          <w:iCs/>
        </w:rPr>
        <w:t>št.</w:t>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r>
      <w:r w:rsidRPr="00927C03">
        <w:rPr>
          <w:rFonts w:ascii="Arial" w:hAnsi="Arial"/>
          <w:i/>
          <w:iCs/>
        </w:rPr>
        <w:softHyphen/>
        <w:t xml:space="preserve"> in</w:t>
      </w:r>
      <w:r w:rsidRPr="00927C03">
        <w:rPr>
          <w:rFonts w:ascii="Arial" w:hAnsi="Arial"/>
        </w:rPr>
        <w:t xml:space="preserve"> </w:t>
      </w:r>
      <w:r w:rsidRPr="00927C03">
        <w:rPr>
          <w:rFonts w:ascii="Arial" w:hAnsi="Arial"/>
          <w:i/>
          <w:iCs/>
        </w:rPr>
        <w:t>naziv postopka</w:t>
      </w:r>
      <w:r w:rsidRPr="00927C03">
        <w:rPr>
          <w:rFonts w:ascii="Arial" w:hAnsi="Arial"/>
        </w:rPr>
        <w:t>) __________________________________________ isti stroški in izdatki niso in ne bodo uveljavljeni v okviru drugih programov EU ali financirani z nacionalnimi sredstvi.</w:t>
      </w:r>
    </w:p>
    <w:p w14:paraId="5090C573" w14:textId="77777777" w:rsidR="005F4448" w:rsidRPr="00927C03" w:rsidRDefault="005F4448" w:rsidP="007E6914">
      <w:pPr>
        <w:tabs>
          <w:tab w:val="left" w:pos="2715"/>
        </w:tabs>
        <w:rPr>
          <w:rFonts w:ascii="Arial" w:hAnsi="Arial" w:cs="Arial"/>
        </w:rPr>
      </w:pPr>
    </w:p>
    <w:p w14:paraId="295D3946" w14:textId="77777777" w:rsidR="00783A6D" w:rsidRPr="00927C03" w:rsidRDefault="00783A6D" w:rsidP="007E6914">
      <w:pPr>
        <w:tabs>
          <w:tab w:val="left" w:pos="2715"/>
        </w:tabs>
        <w:rPr>
          <w:rFonts w:ascii="Arial" w:hAnsi="Arial" w:cs="Arial"/>
        </w:rPr>
      </w:pPr>
    </w:p>
    <w:p w14:paraId="00B7942C" w14:textId="154461DF" w:rsidR="007E6914" w:rsidRPr="00927C03" w:rsidRDefault="007E6914" w:rsidP="007E6914">
      <w:pPr>
        <w:pStyle w:val="Glava"/>
        <w:spacing w:line="288" w:lineRule="auto"/>
        <w:rPr>
          <w:rFonts w:ascii="Arial" w:hAnsi="Arial" w:cs="Arial"/>
        </w:rPr>
      </w:pPr>
      <w:r w:rsidRPr="00927C03">
        <w:rPr>
          <w:rFonts w:ascii="Arial" w:hAnsi="Arial" w:cs="Arial"/>
          <w:bCs/>
          <w:iCs/>
        </w:rPr>
        <w:t xml:space="preserve">Ime in priimek odgovorne osebe: </w:t>
      </w:r>
      <w:r w:rsidR="00D93A93" w:rsidRPr="00927C03">
        <w:rPr>
          <w:rFonts w:ascii="Arial" w:hAnsi="Arial" w:cs="Arial"/>
          <w:b/>
          <w:caps/>
        </w:rPr>
        <w:fldChar w:fldCharType="begin">
          <w:ffData>
            <w:name w:val="Besedilo11"/>
            <w:enabled/>
            <w:calcOnExit w:val="0"/>
            <w:textInput>
              <w:default w:val="          "/>
            </w:textInput>
          </w:ffData>
        </w:fldChar>
      </w:r>
      <w:bookmarkStart w:id="12" w:name="Besedilo11"/>
      <w:r w:rsidR="00D93A93" w:rsidRPr="00927C03">
        <w:rPr>
          <w:rFonts w:ascii="Arial" w:hAnsi="Arial" w:cs="Arial"/>
          <w:b/>
          <w:caps/>
        </w:rPr>
        <w:instrText xml:space="preserve"> FORMTEXT </w:instrText>
      </w:r>
      <w:r w:rsidR="00D93A93" w:rsidRPr="00927C03">
        <w:rPr>
          <w:rFonts w:ascii="Arial" w:hAnsi="Arial" w:cs="Arial"/>
          <w:b/>
          <w:caps/>
        </w:rPr>
      </w:r>
      <w:r w:rsidR="00D93A93" w:rsidRPr="00927C03">
        <w:rPr>
          <w:rFonts w:ascii="Arial" w:hAnsi="Arial" w:cs="Arial"/>
          <w:b/>
          <w:caps/>
        </w:rPr>
        <w:fldChar w:fldCharType="separate"/>
      </w:r>
      <w:r w:rsidR="00D93A93" w:rsidRPr="00927C03">
        <w:rPr>
          <w:rFonts w:ascii="Arial" w:hAnsi="Arial" w:cs="Arial"/>
          <w:b/>
          <w:caps/>
          <w:noProof/>
        </w:rPr>
        <w:t xml:space="preserve">          </w:t>
      </w:r>
      <w:r w:rsidR="00D93A93" w:rsidRPr="00927C03">
        <w:rPr>
          <w:rFonts w:ascii="Arial" w:hAnsi="Arial" w:cs="Arial"/>
          <w:b/>
          <w:caps/>
        </w:rPr>
        <w:fldChar w:fldCharType="end"/>
      </w:r>
      <w:bookmarkEnd w:id="12"/>
      <w:r w:rsidRPr="00927C03">
        <w:rPr>
          <w:rFonts w:ascii="Arial" w:hAnsi="Arial" w:cs="Arial"/>
          <w:b/>
          <w:caps/>
        </w:rPr>
        <w:t> </w:t>
      </w:r>
      <w:r w:rsidRPr="00927C03">
        <w:rPr>
          <w:rFonts w:ascii="Arial" w:hAnsi="Arial" w:cs="Arial"/>
          <w:b/>
          <w:caps/>
        </w:rPr>
        <w:t> </w:t>
      </w:r>
      <w:r w:rsidRPr="00927C03">
        <w:rPr>
          <w:rFonts w:ascii="Arial" w:hAnsi="Arial" w:cs="Arial"/>
          <w:b/>
          <w:caps/>
        </w:rPr>
        <w:t> </w:t>
      </w:r>
    </w:p>
    <w:p w14:paraId="0F0AD31C" w14:textId="77777777" w:rsidR="00F83B19" w:rsidRPr="00927C03" w:rsidRDefault="00F83B19" w:rsidP="007E6914">
      <w:pPr>
        <w:tabs>
          <w:tab w:val="left" w:pos="2715"/>
        </w:tabs>
        <w:rPr>
          <w:rFonts w:ascii="Arial" w:hAnsi="Arial" w:cs="Arial"/>
        </w:rPr>
      </w:pPr>
    </w:p>
    <w:p w14:paraId="1DBBFF47" w14:textId="2D8EB17B" w:rsidR="007E6914" w:rsidRPr="00927C03" w:rsidRDefault="007E6914" w:rsidP="007E6914">
      <w:pPr>
        <w:tabs>
          <w:tab w:val="left" w:pos="2715"/>
        </w:tabs>
        <w:rPr>
          <w:rFonts w:ascii="Arial" w:hAnsi="Arial" w:cs="Arial"/>
        </w:rPr>
      </w:pPr>
      <w:r w:rsidRPr="00927C03">
        <w:rPr>
          <w:rFonts w:ascii="Arial" w:hAnsi="Arial" w:cs="Arial"/>
        </w:rPr>
        <w:t>Podpis: ____________________</w:t>
      </w:r>
    </w:p>
    <w:p w14:paraId="543E4318" w14:textId="6995205F" w:rsidR="007E6914" w:rsidRPr="00927C03" w:rsidRDefault="007E6914">
      <w:pPr>
        <w:jc w:val="left"/>
        <w:rPr>
          <w:rFonts w:ascii="Arial" w:hAnsi="Arial" w:cs="Arial"/>
        </w:rPr>
      </w:pPr>
    </w:p>
    <w:p w14:paraId="6C520044" w14:textId="77777777" w:rsidR="00247ED3" w:rsidRPr="00A657E1" w:rsidRDefault="00247ED3">
      <w:pPr>
        <w:jc w:val="left"/>
        <w:rPr>
          <w:rFonts w:ascii="Arial" w:hAnsi="Arial" w:cs="Arial"/>
        </w:rPr>
      </w:pPr>
    </w:p>
    <w:p w14:paraId="20E11111" w14:textId="77777777" w:rsidR="00247ED3" w:rsidRPr="00A657E1" w:rsidRDefault="00247ED3">
      <w:pPr>
        <w:jc w:val="left"/>
        <w:rPr>
          <w:rFonts w:ascii="Arial" w:hAnsi="Arial" w:cs="Arial"/>
        </w:rPr>
      </w:pPr>
    </w:p>
    <w:p w14:paraId="755873FE" w14:textId="77777777" w:rsidR="00247ED3" w:rsidRPr="00A657E1" w:rsidRDefault="00247ED3">
      <w:pPr>
        <w:jc w:val="left"/>
        <w:rPr>
          <w:rFonts w:ascii="Arial" w:hAnsi="Arial" w:cs="Arial"/>
        </w:rPr>
      </w:pPr>
    </w:p>
    <w:p w14:paraId="5D66C7AA" w14:textId="77777777" w:rsidR="00247ED3" w:rsidRPr="00A657E1" w:rsidRDefault="00247ED3">
      <w:pPr>
        <w:jc w:val="left"/>
        <w:rPr>
          <w:rFonts w:ascii="Arial" w:hAnsi="Arial" w:cs="Arial"/>
        </w:rPr>
      </w:pPr>
    </w:p>
    <w:p w14:paraId="4B06B048" w14:textId="77777777" w:rsidR="00247ED3" w:rsidRPr="00A657E1" w:rsidRDefault="00247ED3">
      <w:pPr>
        <w:jc w:val="left"/>
        <w:rPr>
          <w:rFonts w:ascii="Arial" w:hAnsi="Arial" w:cs="Arial"/>
        </w:rPr>
      </w:pPr>
    </w:p>
    <w:p w14:paraId="5AA586BB" w14:textId="77777777" w:rsidR="00247ED3" w:rsidRPr="00A657E1" w:rsidRDefault="00247ED3">
      <w:pPr>
        <w:jc w:val="left"/>
        <w:rPr>
          <w:rFonts w:ascii="Arial" w:hAnsi="Arial" w:cs="Arial"/>
        </w:rPr>
      </w:pPr>
    </w:p>
    <w:p w14:paraId="1B2EA634" w14:textId="77777777" w:rsidR="00247ED3" w:rsidRPr="00A657E1" w:rsidRDefault="00247ED3">
      <w:pPr>
        <w:jc w:val="left"/>
        <w:rPr>
          <w:rFonts w:ascii="Arial" w:hAnsi="Arial" w:cs="Arial"/>
        </w:rPr>
      </w:pPr>
    </w:p>
    <w:p w14:paraId="67AACC70" w14:textId="77777777" w:rsidR="00247ED3" w:rsidRPr="00A657E1" w:rsidRDefault="00247ED3">
      <w:pPr>
        <w:jc w:val="left"/>
        <w:rPr>
          <w:rFonts w:ascii="Arial" w:hAnsi="Arial" w:cs="Arial"/>
        </w:rPr>
      </w:pPr>
    </w:p>
    <w:p w14:paraId="264C292C" w14:textId="77777777" w:rsidR="00BD25DB" w:rsidRPr="00A657E1" w:rsidRDefault="00BD25DB">
      <w:pPr>
        <w:jc w:val="left"/>
        <w:rPr>
          <w:rFonts w:ascii="Arial" w:hAnsi="Arial" w:cs="Arial"/>
        </w:rPr>
      </w:pPr>
    </w:p>
    <w:p w14:paraId="52D45639" w14:textId="77777777" w:rsidR="00BD25DB" w:rsidRDefault="00BD25DB">
      <w:pPr>
        <w:jc w:val="left"/>
        <w:rPr>
          <w:rFonts w:ascii="Tahoma" w:hAnsi="Tahoma" w:cs="Tahoma"/>
        </w:rPr>
      </w:pPr>
    </w:p>
    <w:p w14:paraId="36FCAF5C" w14:textId="77777777" w:rsidR="00BD25DB" w:rsidRDefault="00BD25DB">
      <w:pPr>
        <w:jc w:val="left"/>
        <w:rPr>
          <w:rFonts w:ascii="Tahoma" w:hAnsi="Tahoma" w:cs="Tahoma"/>
        </w:rPr>
      </w:pPr>
    </w:p>
    <w:p w14:paraId="16E0306B" w14:textId="77777777" w:rsidR="00BD25DB" w:rsidRDefault="00BD25DB">
      <w:pPr>
        <w:jc w:val="left"/>
        <w:rPr>
          <w:rFonts w:ascii="Tahoma" w:hAnsi="Tahoma" w:cs="Tahoma"/>
        </w:rPr>
      </w:pPr>
    </w:p>
    <w:p w14:paraId="31AE441A" w14:textId="77777777" w:rsidR="00BD25DB" w:rsidRDefault="00BD25DB">
      <w:pPr>
        <w:jc w:val="left"/>
        <w:rPr>
          <w:rFonts w:ascii="Tahoma" w:hAnsi="Tahoma" w:cs="Tahoma"/>
        </w:rPr>
      </w:pPr>
    </w:p>
    <w:p w14:paraId="05775B03" w14:textId="77777777" w:rsidR="00BD25DB" w:rsidRDefault="00BD25DB">
      <w:pPr>
        <w:jc w:val="left"/>
        <w:rPr>
          <w:rFonts w:ascii="Tahoma" w:hAnsi="Tahoma" w:cs="Tahoma"/>
        </w:rPr>
      </w:pPr>
    </w:p>
    <w:p w14:paraId="4EEB3318" w14:textId="77777777" w:rsidR="00BD25DB" w:rsidRDefault="00BD25DB">
      <w:pPr>
        <w:jc w:val="left"/>
        <w:rPr>
          <w:rFonts w:ascii="Tahoma" w:hAnsi="Tahoma" w:cs="Tahoma"/>
        </w:rPr>
      </w:pPr>
    </w:p>
    <w:p w14:paraId="3013F19E" w14:textId="77777777" w:rsidR="00BD25DB" w:rsidRDefault="00BD25DB">
      <w:pPr>
        <w:jc w:val="left"/>
        <w:rPr>
          <w:rFonts w:ascii="Tahoma" w:hAnsi="Tahoma" w:cs="Tahoma"/>
        </w:rPr>
      </w:pPr>
    </w:p>
    <w:p w14:paraId="08290255" w14:textId="77777777" w:rsidR="00BD25DB" w:rsidRDefault="00BD25DB">
      <w:pPr>
        <w:jc w:val="left"/>
        <w:rPr>
          <w:rFonts w:ascii="Tahoma" w:hAnsi="Tahoma" w:cs="Tahoma"/>
        </w:rPr>
      </w:pPr>
    </w:p>
    <w:p w14:paraId="284B38BE" w14:textId="77777777" w:rsidR="00BD25DB" w:rsidRDefault="00BD25DB">
      <w:pPr>
        <w:jc w:val="left"/>
        <w:rPr>
          <w:rFonts w:ascii="Tahoma" w:hAnsi="Tahoma" w:cs="Tahoma"/>
        </w:rPr>
      </w:pPr>
    </w:p>
    <w:p w14:paraId="68CC9DE6" w14:textId="77777777" w:rsidR="00BD25DB" w:rsidRDefault="00BD25DB">
      <w:pPr>
        <w:jc w:val="left"/>
        <w:rPr>
          <w:rFonts w:ascii="Tahoma" w:hAnsi="Tahoma" w:cs="Tahoma"/>
        </w:rPr>
      </w:pPr>
    </w:p>
    <w:p w14:paraId="0CD26855" w14:textId="77777777" w:rsidR="00BD25DB" w:rsidRDefault="00BD25DB">
      <w:pPr>
        <w:jc w:val="left"/>
        <w:rPr>
          <w:rFonts w:ascii="Tahoma" w:hAnsi="Tahoma" w:cs="Tahoma"/>
        </w:rPr>
      </w:pPr>
    </w:p>
    <w:p w14:paraId="7EF94E4E" w14:textId="77777777" w:rsidR="00BD25DB" w:rsidRDefault="00BD25DB">
      <w:pPr>
        <w:jc w:val="left"/>
        <w:rPr>
          <w:rFonts w:ascii="Tahoma" w:hAnsi="Tahoma" w:cs="Tahoma"/>
        </w:rPr>
      </w:pPr>
    </w:p>
    <w:p w14:paraId="3D3E06D7" w14:textId="77777777" w:rsidR="00BD25DB" w:rsidRDefault="00BD25DB">
      <w:pPr>
        <w:jc w:val="left"/>
        <w:rPr>
          <w:rFonts w:ascii="Tahoma" w:hAnsi="Tahoma" w:cs="Tahoma"/>
        </w:rPr>
      </w:pPr>
    </w:p>
    <w:p w14:paraId="52DA72EF" w14:textId="77777777" w:rsidR="00247ED3" w:rsidRDefault="00247ED3">
      <w:pPr>
        <w:jc w:val="left"/>
        <w:rPr>
          <w:rFonts w:ascii="Tahoma" w:hAnsi="Tahoma" w:cs="Tahoma"/>
        </w:rPr>
      </w:pPr>
    </w:p>
    <w:sectPr w:rsidR="00247ED3" w:rsidSect="00030F8B">
      <w:headerReference w:type="even" r:id="rId8"/>
      <w:headerReference w:type="default" r:id="rId9"/>
      <w:footerReference w:type="even" r:id="rId10"/>
      <w:footerReference w:type="default" r:id="rId11"/>
      <w:headerReference w:type="first" r:id="rId12"/>
      <w:footerReference w:type="first" r:id="rId13"/>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A4F8" w14:textId="77777777" w:rsidR="00F27210" w:rsidRDefault="00F27210">
      <w:r>
        <w:separator/>
      </w:r>
    </w:p>
  </w:endnote>
  <w:endnote w:type="continuationSeparator" w:id="0">
    <w:p w14:paraId="7A740C8D" w14:textId="77777777" w:rsidR="00F27210" w:rsidRDefault="00F2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D3455" w14:textId="77777777" w:rsidR="00C71E46" w:rsidRDefault="00C71E4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D855" w14:textId="77777777" w:rsidR="00F27210" w:rsidRDefault="00F27210">
    <w:pPr>
      <w:pStyle w:val="Noga"/>
      <w:jc w:val="right"/>
    </w:pPr>
    <w:r>
      <w:fldChar w:fldCharType="begin"/>
    </w:r>
    <w:r>
      <w:instrText xml:space="preserve"> PAGE   \* MERGEFORMAT </w:instrText>
    </w:r>
    <w:r>
      <w:fldChar w:fldCharType="separate"/>
    </w:r>
    <w:r w:rsidR="009F0518">
      <w:rPr>
        <w:noProof/>
      </w:rPr>
      <w:t>2</w:t>
    </w:r>
    <w:r>
      <w:rPr>
        <w:noProof/>
      </w:rPr>
      <w:fldChar w:fldCharType="end"/>
    </w:r>
  </w:p>
  <w:p w14:paraId="2B4932FC" w14:textId="77777777" w:rsidR="00F27210" w:rsidRDefault="00F272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D37C" w14:textId="77777777" w:rsidR="00C71E46" w:rsidRDefault="00C71E4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36F" w14:textId="77777777" w:rsidR="00F27210" w:rsidRDefault="00F27210">
      <w:r>
        <w:separator/>
      </w:r>
    </w:p>
  </w:footnote>
  <w:footnote w:type="continuationSeparator" w:id="0">
    <w:p w14:paraId="6BD49C80" w14:textId="77777777" w:rsidR="00F27210" w:rsidRDefault="00F2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E16F" w14:textId="77777777" w:rsidR="00C71E46" w:rsidRDefault="00C71E4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995" w14:textId="77777777" w:rsidR="00F27210" w:rsidRDefault="00F27210" w:rsidP="007D75CF">
    <w:pPr>
      <w:pStyle w:val="Glava"/>
      <w:spacing w:line="240" w:lineRule="exact"/>
      <w:rPr>
        <w:rFonts w:ascii="Republika" w:hAnsi="Republika"/>
        <w:sz w:val="16"/>
      </w:rPr>
    </w:pPr>
  </w:p>
  <w:p w14:paraId="60A5A0DB" w14:textId="77777777" w:rsidR="00F27210" w:rsidRDefault="00F27210" w:rsidP="007D75CF">
    <w:pPr>
      <w:pStyle w:val="Glava"/>
      <w:spacing w:line="240" w:lineRule="exact"/>
      <w:rPr>
        <w:rFonts w:ascii="Republika" w:hAnsi="Republika"/>
        <w:sz w:val="16"/>
      </w:rPr>
    </w:pPr>
  </w:p>
  <w:p w14:paraId="503CA06E" w14:textId="4A42E11E" w:rsidR="00F27210" w:rsidRDefault="00F27210" w:rsidP="007D75CF">
    <w:pPr>
      <w:pStyle w:val="Glava"/>
      <w:spacing w:line="240" w:lineRule="exact"/>
      <w:rPr>
        <w:rFonts w:ascii="Republika" w:hAnsi="Republika"/>
        <w:sz w:val="16"/>
      </w:rPr>
    </w:pPr>
  </w:p>
  <w:p w14:paraId="05D34D91" w14:textId="77777777" w:rsidR="00F27210" w:rsidRPr="00110CBD" w:rsidRDefault="00F27210"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F27210" w:rsidRPr="008F3500" w14:paraId="395B576B" w14:textId="77777777">
      <w:trPr>
        <w:cantSplit/>
        <w:trHeight w:hRule="exact" w:val="847"/>
      </w:trPr>
      <w:tc>
        <w:tcPr>
          <w:tcW w:w="567" w:type="dxa"/>
        </w:tcPr>
        <w:p w14:paraId="527A064B" w14:textId="77777777" w:rsidR="00F27210" w:rsidRDefault="00F27210"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3BFB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" o:allowincell="f" strokecolor="#529dba" strokeweight=".5pt">
                    <w10:wrap anchory="page"/>
                  </v:shape>
                </w:pict>
              </mc:Fallback>
            </mc:AlternateContent>
          </w:r>
        </w:p>
        <w:p w14:paraId="2E50513A" w14:textId="77777777" w:rsidR="00F27210" w:rsidRPr="003400A8" w:rsidRDefault="00F27210" w:rsidP="003400A8">
          <w:pPr>
            <w:rPr>
              <w:rFonts w:ascii="Republika" w:hAnsi="Republika"/>
              <w:sz w:val="60"/>
              <w:szCs w:val="60"/>
            </w:rPr>
          </w:pPr>
        </w:p>
        <w:p w14:paraId="5A48D9B6" w14:textId="77777777" w:rsidR="00F27210" w:rsidRPr="003400A8" w:rsidRDefault="00F27210" w:rsidP="003400A8">
          <w:pPr>
            <w:rPr>
              <w:rFonts w:ascii="Republika" w:hAnsi="Republika"/>
              <w:sz w:val="60"/>
              <w:szCs w:val="60"/>
            </w:rPr>
          </w:pPr>
        </w:p>
        <w:p w14:paraId="37D50B6F" w14:textId="77777777" w:rsidR="00F27210" w:rsidRPr="003400A8" w:rsidRDefault="00F27210" w:rsidP="003400A8">
          <w:pPr>
            <w:rPr>
              <w:rFonts w:ascii="Republika" w:hAnsi="Republika"/>
              <w:sz w:val="60"/>
              <w:szCs w:val="60"/>
            </w:rPr>
          </w:pPr>
        </w:p>
        <w:p w14:paraId="032485E2" w14:textId="77777777" w:rsidR="00F27210" w:rsidRPr="003400A8" w:rsidRDefault="00F27210" w:rsidP="003400A8">
          <w:pPr>
            <w:rPr>
              <w:rFonts w:ascii="Republika" w:hAnsi="Republika"/>
              <w:sz w:val="60"/>
              <w:szCs w:val="60"/>
            </w:rPr>
          </w:pPr>
        </w:p>
        <w:p w14:paraId="2B30D970" w14:textId="77777777" w:rsidR="00F27210" w:rsidRPr="003400A8" w:rsidRDefault="00F27210" w:rsidP="003400A8">
          <w:pPr>
            <w:rPr>
              <w:rFonts w:ascii="Republika" w:hAnsi="Republika"/>
              <w:sz w:val="60"/>
              <w:szCs w:val="60"/>
            </w:rPr>
          </w:pPr>
        </w:p>
        <w:p w14:paraId="0C126939" w14:textId="77777777" w:rsidR="00F27210" w:rsidRPr="003400A8" w:rsidRDefault="00F27210" w:rsidP="003400A8">
          <w:pPr>
            <w:rPr>
              <w:rFonts w:ascii="Republika" w:hAnsi="Republika"/>
              <w:sz w:val="60"/>
              <w:szCs w:val="60"/>
            </w:rPr>
          </w:pPr>
        </w:p>
      </w:tc>
    </w:tr>
  </w:tbl>
  <w:p w14:paraId="111829D9" w14:textId="2CC8140B" w:rsidR="002D7458" w:rsidRDefault="00C71E46" w:rsidP="002D7458">
    <w:pPr>
      <w:pStyle w:val="Glava"/>
      <w:tabs>
        <w:tab w:val="clear" w:pos="4320"/>
        <w:tab w:val="left" w:pos="5112"/>
      </w:tabs>
      <w:spacing w:line="240" w:lineRule="exact"/>
      <w:rPr>
        <w:b/>
        <w:bCs/>
        <w:noProof/>
      </w:rPr>
    </w:pPr>
    <w:r w:rsidRPr="00C71E46">
      <w:rPr>
        <w:b/>
        <w:bCs/>
        <w:noProof/>
      </w:rPr>
      <w:drawing>
        <wp:anchor distT="0" distB="0" distL="114300" distR="114300" simplePos="0" relativeHeight="251659264" behindDoc="1" locked="0" layoutInCell="1" allowOverlap="1" wp14:anchorId="6E7B105A" wp14:editId="3BBDEFF4">
          <wp:simplePos x="0" y="0"/>
          <wp:positionH relativeFrom="column">
            <wp:posOffset>2621280</wp:posOffset>
          </wp:positionH>
          <wp:positionV relativeFrom="paragraph">
            <wp:posOffset>-224790</wp:posOffset>
          </wp:positionV>
          <wp:extent cx="1502410" cy="289560"/>
          <wp:effectExtent l="0" t="0" r="254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ins w:id="13" w:author="Mojca Hramec" w:date="2023-02-22T11:38:00Z">
      <w:r w:rsidRPr="00C71E46">
        <w:rPr>
          <w:b/>
          <w:bCs/>
          <w:noProof/>
        </w:rPr>
        <w:drawing>
          <wp:anchor distT="0" distB="0" distL="114300" distR="114300" simplePos="0" relativeHeight="251660288" behindDoc="1" locked="0" layoutInCell="1" allowOverlap="1" wp14:anchorId="69589FE3" wp14:editId="2D52CC6C">
            <wp:simplePos x="0" y="0"/>
            <wp:positionH relativeFrom="column">
              <wp:posOffset>4241165</wp:posOffset>
            </wp:positionH>
            <wp:positionV relativeFrom="paragraph">
              <wp:posOffset>-281940</wp:posOffset>
            </wp:positionV>
            <wp:extent cx="1246632" cy="372733"/>
            <wp:effectExtent l="0" t="0" r="0" b="889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6632" cy="372733"/>
                    </a:xfrm>
                    <a:prstGeom prst="rect">
                      <a:avLst/>
                    </a:prstGeom>
                    <a:noFill/>
                    <a:ln>
                      <a:noFill/>
                    </a:ln>
                  </pic:spPr>
                </pic:pic>
              </a:graphicData>
            </a:graphic>
          </wp:anchor>
        </w:drawing>
      </w:r>
    </w:ins>
    <w:r w:rsidR="002D7458">
      <w:rPr>
        <w:b/>
        <w:bCs/>
        <w:noProof/>
      </w:rPr>
      <w:t xml:space="preserve">LOGOTIP </w:t>
    </w:r>
    <w:r w:rsidR="00A67223">
      <w:rPr>
        <w:b/>
        <w:bCs/>
        <w:noProof/>
      </w:rPr>
      <w:t>IZVAJALCA UKREPA</w:t>
    </w:r>
  </w:p>
  <w:p w14:paraId="0D942A87" w14:textId="3DED601F" w:rsidR="00F27210" w:rsidRPr="000B4F8E" w:rsidRDefault="00F27210" w:rsidP="000B4F8E">
    <w:pPr>
      <w:pStyle w:val="Glava"/>
      <w:tabs>
        <w:tab w:val="clear" w:pos="4320"/>
        <w:tab w:val="clear" w:pos="8640"/>
        <w:tab w:val="left" w:pos="5112"/>
      </w:tabs>
      <w:spacing w:line="240" w:lineRule="exact"/>
      <w:rPr>
        <w:sz w:val="16"/>
        <w:szCs w:val="16"/>
      </w:rPr>
    </w:pPr>
    <w:r w:rsidRPr="00183BAB">
      <w:rPr>
        <w:sz w:val="16"/>
        <w:szCs w:val="16"/>
      </w:rPr>
      <w:t xml:space="preserve"> </w:t>
    </w:r>
  </w:p>
  <w:p w14:paraId="08302A6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48EEC52C"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65D3D80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3"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8"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15"/>
  </w:num>
  <w:num w:numId="4">
    <w:abstractNumId w:val="3"/>
  </w:num>
  <w:num w:numId="5">
    <w:abstractNumId w:val="5"/>
  </w:num>
  <w:num w:numId="6">
    <w:abstractNumId w:val="11"/>
  </w:num>
  <w:num w:numId="7">
    <w:abstractNumId w:val="6"/>
  </w:num>
  <w:num w:numId="8">
    <w:abstractNumId w:val="27"/>
  </w:num>
  <w:num w:numId="9">
    <w:abstractNumId w:val="1"/>
  </w:num>
  <w:num w:numId="10">
    <w:abstractNumId w:val="32"/>
  </w:num>
  <w:num w:numId="11">
    <w:abstractNumId w:val="2"/>
  </w:num>
  <w:num w:numId="12">
    <w:abstractNumId w:val="17"/>
  </w:num>
  <w:num w:numId="13">
    <w:abstractNumId w:val="10"/>
  </w:num>
  <w:num w:numId="14">
    <w:abstractNumId w:val="4"/>
  </w:num>
  <w:num w:numId="15">
    <w:abstractNumId w:val="0"/>
  </w:num>
  <w:num w:numId="16">
    <w:abstractNumId w:val="28"/>
  </w:num>
  <w:num w:numId="17">
    <w:abstractNumId w:val="14"/>
  </w:num>
  <w:num w:numId="18">
    <w:abstractNumId w:val="13"/>
  </w:num>
  <w:num w:numId="19">
    <w:abstractNumId w:val="23"/>
  </w:num>
  <w:num w:numId="20">
    <w:abstractNumId w:val="16"/>
  </w:num>
  <w:num w:numId="21">
    <w:abstractNumId w:val="7"/>
  </w:num>
  <w:num w:numId="22">
    <w:abstractNumId w:val="19"/>
  </w:num>
  <w:num w:numId="23">
    <w:abstractNumId w:val="26"/>
  </w:num>
  <w:num w:numId="24">
    <w:abstractNumId w:val="29"/>
  </w:num>
  <w:num w:numId="25">
    <w:abstractNumId w:val="18"/>
  </w:num>
  <w:num w:numId="26">
    <w:abstractNumId w:val="33"/>
  </w:num>
  <w:num w:numId="27">
    <w:abstractNumId w:val="20"/>
  </w:num>
  <w:num w:numId="28">
    <w:abstractNumId w:val="31"/>
  </w:num>
  <w:num w:numId="29">
    <w:abstractNumId w:val="25"/>
  </w:num>
  <w:num w:numId="30">
    <w:abstractNumId w:val="21"/>
  </w:num>
  <w:num w:numId="31">
    <w:abstractNumId w:val="34"/>
  </w:num>
  <w:num w:numId="32">
    <w:abstractNumId w:val="9"/>
  </w:num>
  <w:num w:numId="33">
    <w:abstractNumId w:val="8"/>
  </w:num>
  <w:num w:numId="34">
    <w:abstractNumId w:val="35"/>
  </w:num>
  <w:num w:numId="35">
    <w:abstractNumId w:val="22"/>
  </w:num>
  <w:num w:numId="36">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jca Hramec">
    <w15:presenceInfo w15:providerId="AD" w15:userId="S::Mojca.Hramec1@gov.si::ae2c901a-9683-4384-824a-09738038f9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67585">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F7B"/>
    <w:rsid w:val="00023A88"/>
    <w:rsid w:val="000275AD"/>
    <w:rsid w:val="00030F8B"/>
    <w:rsid w:val="0003603B"/>
    <w:rsid w:val="00076EBA"/>
    <w:rsid w:val="00083437"/>
    <w:rsid w:val="00084D57"/>
    <w:rsid w:val="0009790F"/>
    <w:rsid w:val="000A7238"/>
    <w:rsid w:val="000B4F8E"/>
    <w:rsid w:val="000B6BCC"/>
    <w:rsid w:val="000C56A0"/>
    <w:rsid w:val="000C6988"/>
    <w:rsid w:val="000D1EFC"/>
    <w:rsid w:val="000E49B8"/>
    <w:rsid w:val="000E62F4"/>
    <w:rsid w:val="000F45F4"/>
    <w:rsid w:val="00101890"/>
    <w:rsid w:val="00105F71"/>
    <w:rsid w:val="001253E9"/>
    <w:rsid w:val="00130994"/>
    <w:rsid w:val="001357B2"/>
    <w:rsid w:val="00163AAA"/>
    <w:rsid w:val="0017478F"/>
    <w:rsid w:val="0017637A"/>
    <w:rsid w:val="00183BAB"/>
    <w:rsid w:val="001865D7"/>
    <w:rsid w:val="001A0523"/>
    <w:rsid w:val="001C497B"/>
    <w:rsid w:val="001D05A0"/>
    <w:rsid w:val="00202A77"/>
    <w:rsid w:val="00237F25"/>
    <w:rsid w:val="0024222A"/>
    <w:rsid w:val="00247ED3"/>
    <w:rsid w:val="002647CD"/>
    <w:rsid w:val="00271CE5"/>
    <w:rsid w:val="00282020"/>
    <w:rsid w:val="002839BC"/>
    <w:rsid w:val="002A18B7"/>
    <w:rsid w:val="002A2B69"/>
    <w:rsid w:val="002C0E0B"/>
    <w:rsid w:val="002D58BE"/>
    <w:rsid w:val="002D7458"/>
    <w:rsid w:val="0031312A"/>
    <w:rsid w:val="00320CE9"/>
    <w:rsid w:val="00323076"/>
    <w:rsid w:val="003400A8"/>
    <w:rsid w:val="00346E2A"/>
    <w:rsid w:val="003554FA"/>
    <w:rsid w:val="0036290A"/>
    <w:rsid w:val="003636BF"/>
    <w:rsid w:val="00371442"/>
    <w:rsid w:val="003733AB"/>
    <w:rsid w:val="003845B4"/>
    <w:rsid w:val="00387B1A"/>
    <w:rsid w:val="00390663"/>
    <w:rsid w:val="003C157F"/>
    <w:rsid w:val="003C16D7"/>
    <w:rsid w:val="003C5EE5"/>
    <w:rsid w:val="003E1C74"/>
    <w:rsid w:val="003E5A19"/>
    <w:rsid w:val="003F67BD"/>
    <w:rsid w:val="00415123"/>
    <w:rsid w:val="00416E7B"/>
    <w:rsid w:val="0043161F"/>
    <w:rsid w:val="00444583"/>
    <w:rsid w:val="004657EE"/>
    <w:rsid w:val="00474B17"/>
    <w:rsid w:val="00475552"/>
    <w:rsid w:val="00484A93"/>
    <w:rsid w:val="004953C6"/>
    <w:rsid w:val="00496086"/>
    <w:rsid w:val="004A436A"/>
    <w:rsid w:val="004B297C"/>
    <w:rsid w:val="004B2D5D"/>
    <w:rsid w:val="004B70EF"/>
    <w:rsid w:val="004C0586"/>
    <w:rsid w:val="00520C81"/>
    <w:rsid w:val="00526246"/>
    <w:rsid w:val="00567106"/>
    <w:rsid w:val="00591BCB"/>
    <w:rsid w:val="00592943"/>
    <w:rsid w:val="005A5173"/>
    <w:rsid w:val="005C4190"/>
    <w:rsid w:val="005D01EA"/>
    <w:rsid w:val="005E1D3C"/>
    <w:rsid w:val="005E6AE9"/>
    <w:rsid w:val="005E79D5"/>
    <w:rsid w:val="005F4448"/>
    <w:rsid w:val="00605F7C"/>
    <w:rsid w:val="00625AE6"/>
    <w:rsid w:val="00632253"/>
    <w:rsid w:val="00642714"/>
    <w:rsid w:val="006455CE"/>
    <w:rsid w:val="00654926"/>
    <w:rsid w:val="00655841"/>
    <w:rsid w:val="00676179"/>
    <w:rsid w:val="006839B6"/>
    <w:rsid w:val="0069323E"/>
    <w:rsid w:val="006973FE"/>
    <w:rsid w:val="006C4509"/>
    <w:rsid w:val="006E1364"/>
    <w:rsid w:val="007108CB"/>
    <w:rsid w:val="00733017"/>
    <w:rsid w:val="00746615"/>
    <w:rsid w:val="00757116"/>
    <w:rsid w:val="00766B2F"/>
    <w:rsid w:val="00771CEF"/>
    <w:rsid w:val="0077373A"/>
    <w:rsid w:val="007826DC"/>
    <w:rsid w:val="00783310"/>
    <w:rsid w:val="00783A6D"/>
    <w:rsid w:val="007849A8"/>
    <w:rsid w:val="00796E15"/>
    <w:rsid w:val="007A4A6D"/>
    <w:rsid w:val="007D1BCF"/>
    <w:rsid w:val="007D75CF"/>
    <w:rsid w:val="007E0440"/>
    <w:rsid w:val="007E6914"/>
    <w:rsid w:val="007E6DC5"/>
    <w:rsid w:val="007F73D0"/>
    <w:rsid w:val="00816032"/>
    <w:rsid w:val="00851C82"/>
    <w:rsid w:val="0085316B"/>
    <w:rsid w:val="00857871"/>
    <w:rsid w:val="0088043C"/>
    <w:rsid w:val="00884889"/>
    <w:rsid w:val="008906C9"/>
    <w:rsid w:val="008975AA"/>
    <w:rsid w:val="008C5738"/>
    <w:rsid w:val="008D04F0"/>
    <w:rsid w:val="008D3301"/>
    <w:rsid w:val="008D36D4"/>
    <w:rsid w:val="008F1892"/>
    <w:rsid w:val="008F3500"/>
    <w:rsid w:val="00905B9A"/>
    <w:rsid w:val="00924E3C"/>
    <w:rsid w:val="00927C03"/>
    <w:rsid w:val="00947DEF"/>
    <w:rsid w:val="009526A5"/>
    <w:rsid w:val="00955FA5"/>
    <w:rsid w:val="009612BB"/>
    <w:rsid w:val="00980A3C"/>
    <w:rsid w:val="00987285"/>
    <w:rsid w:val="00987305"/>
    <w:rsid w:val="009B6F12"/>
    <w:rsid w:val="009C740A"/>
    <w:rsid w:val="009D7C4B"/>
    <w:rsid w:val="009E0D62"/>
    <w:rsid w:val="009E192C"/>
    <w:rsid w:val="009E241A"/>
    <w:rsid w:val="009F0518"/>
    <w:rsid w:val="00A02FAF"/>
    <w:rsid w:val="00A11262"/>
    <w:rsid w:val="00A125C5"/>
    <w:rsid w:val="00A2451C"/>
    <w:rsid w:val="00A41022"/>
    <w:rsid w:val="00A43494"/>
    <w:rsid w:val="00A60F73"/>
    <w:rsid w:val="00A627C3"/>
    <w:rsid w:val="00A62DC8"/>
    <w:rsid w:val="00A657E1"/>
    <w:rsid w:val="00A65EE7"/>
    <w:rsid w:val="00A67223"/>
    <w:rsid w:val="00A70133"/>
    <w:rsid w:val="00A770A6"/>
    <w:rsid w:val="00A813B1"/>
    <w:rsid w:val="00AA5C4D"/>
    <w:rsid w:val="00AB36C4"/>
    <w:rsid w:val="00AC32B2"/>
    <w:rsid w:val="00AF6620"/>
    <w:rsid w:val="00B06A74"/>
    <w:rsid w:val="00B14DEC"/>
    <w:rsid w:val="00B167A8"/>
    <w:rsid w:val="00B17141"/>
    <w:rsid w:val="00B31575"/>
    <w:rsid w:val="00B32097"/>
    <w:rsid w:val="00B37137"/>
    <w:rsid w:val="00B8547D"/>
    <w:rsid w:val="00BA0C81"/>
    <w:rsid w:val="00BB08AD"/>
    <w:rsid w:val="00BD25DB"/>
    <w:rsid w:val="00BD54DF"/>
    <w:rsid w:val="00BF0E39"/>
    <w:rsid w:val="00BF7007"/>
    <w:rsid w:val="00C05B49"/>
    <w:rsid w:val="00C250D5"/>
    <w:rsid w:val="00C26C7C"/>
    <w:rsid w:val="00C32625"/>
    <w:rsid w:val="00C35666"/>
    <w:rsid w:val="00C47351"/>
    <w:rsid w:val="00C5599A"/>
    <w:rsid w:val="00C5607B"/>
    <w:rsid w:val="00C71E46"/>
    <w:rsid w:val="00C7621B"/>
    <w:rsid w:val="00C92898"/>
    <w:rsid w:val="00C94A69"/>
    <w:rsid w:val="00CA1068"/>
    <w:rsid w:val="00CA4340"/>
    <w:rsid w:val="00CB2463"/>
    <w:rsid w:val="00CC33F8"/>
    <w:rsid w:val="00CD3069"/>
    <w:rsid w:val="00CD5877"/>
    <w:rsid w:val="00CE03E3"/>
    <w:rsid w:val="00CE5238"/>
    <w:rsid w:val="00CE7514"/>
    <w:rsid w:val="00D1254C"/>
    <w:rsid w:val="00D1632F"/>
    <w:rsid w:val="00D2261A"/>
    <w:rsid w:val="00D248DE"/>
    <w:rsid w:val="00D34769"/>
    <w:rsid w:val="00D649AF"/>
    <w:rsid w:val="00D65B3F"/>
    <w:rsid w:val="00D73BA9"/>
    <w:rsid w:val="00D8542D"/>
    <w:rsid w:val="00D93A93"/>
    <w:rsid w:val="00DA1A5D"/>
    <w:rsid w:val="00DA24EF"/>
    <w:rsid w:val="00DC6A71"/>
    <w:rsid w:val="00E0357D"/>
    <w:rsid w:val="00E32D06"/>
    <w:rsid w:val="00E36399"/>
    <w:rsid w:val="00E46F6F"/>
    <w:rsid w:val="00E52710"/>
    <w:rsid w:val="00E559AF"/>
    <w:rsid w:val="00E71D90"/>
    <w:rsid w:val="00E80118"/>
    <w:rsid w:val="00EA734D"/>
    <w:rsid w:val="00EB380B"/>
    <w:rsid w:val="00EB4311"/>
    <w:rsid w:val="00EB73B7"/>
    <w:rsid w:val="00ED1C3E"/>
    <w:rsid w:val="00F240BB"/>
    <w:rsid w:val="00F27210"/>
    <w:rsid w:val="00F37858"/>
    <w:rsid w:val="00F45249"/>
    <w:rsid w:val="00F56FE2"/>
    <w:rsid w:val="00F57FED"/>
    <w:rsid w:val="00F622D9"/>
    <w:rsid w:val="00F72335"/>
    <w:rsid w:val="00F83B19"/>
    <w:rsid w:val="00F93EA7"/>
    <w:rsid w:val="00F97BDD"/>
    <w:rsid w:val="00FA3DFA"/>
    <w:rsid w:val="00FA6982"/>
    <w:rsid w:val="00FB7802"/>
    <w:rsid w:val="00FC1032"/>
    <w:rsid w:val="00FC36E5"/>
    <w:rsid w:val="00FD1F7A"/>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link w:val="SlikaZnak"/>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0F45F4"/>
  </w:style>
  <w:style w:type="character" w:styleId="Sprotnaopomba-sklic">
    <w:name w:val="footnote reference"/>
    <w:aliases w:val="Footnote symbol,Footnote,Fussnota"/>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basedOn w:val="Navaden"/>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 w:type="character" w:customStyle="1" w:styleId="SlikaZnak">
    <w:name w:val="Slika Znak"/>
    <w:basedOn w:val="Privzetapisavaodstavka"/>
    <w:link w:val="Slika"/>
    <w:uiPriority w:val="99"/>
    <w:rsid w:val="003E5A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73405145">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B7DF35-673D-4DBE-B6F7-0158114D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15</TotalTime>
  <Pages>1</Pages>
  <Words>64</Words>
  <Characters>529</Characters>
  <Application>Microsoft Office Word</Application>
  <DocSecurity>0</DocSecurity>
  <Lines>4</Lines>
  <Paragraphs>1</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592</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Iris Motnik Šernek</cp:lastModifiedBy>
  <cp:revision>13</cp:revision>
  <cp:lastPrinted>2016-05-23T10:36:00Z</cp:lastPrinted>
  <dcterms:created xsi:type="dcterms:W3CDTF">2022-11-03T12:32:00Z</dcterms:created>
  <dcterms:modified xsi:type="dcterms:W3CDTF">2023-02-28T13:17:00Z</dcterms:modified>
</cp:coreProperties>
</file>